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3DCAEC21" w14:textId="77777777" w:rsidR="00396CE5" w:rsidRPr="00D262E1" w:rsidRDefault="0024457F" w:rsidP="00396CE5">
      <w:pPr>
        <w:jc w:val="both"/>
        <w:rPr>
          <w:rFonts w:ascii="Calibri" w:hAnsi="Calibri" w:cs="Arial"/>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96CE5" w:rsidRPr="00D262E1">
        <w:rPr>
          <w:rFonts w:ascii="Calibri" w:hAnsi="Calibri" w:cs="Arial"/>
          <w:b/>
          <w:bCs/>
          <w:sz w:val="22"/>
          <w:szCs w:val="22"/>
        </w:rPr>
        <w:t xml:space="preserve">Léčivý přípravek ATC skupiny H02AB04 </w:t>
      </w:r>
    </w:p>
    <w:p w14:paraId="18ABEDE1" w14:textId="63D84960" w:rsidR="0024457F" w:rsidRPr="00396CE5" w:rsidRDefault="00396CE5" w:rsidP="00396CE5">
      <w:pPr>
        <w:jc w:val="both"/>
        <w:rPr>
          <w:rFonts w:ascii="Calibri" w:hAnsi="Calibri" w:cs="Arial"/>
          <w:b/>
          <w:bCs/>
          <w:sz w:val="22"/>
          <w:szCs w:val="22"/>
        </w:rPr>
      </w:pPr>
      <w:r w:rsidRPr="00396CE5">
        <w:rPr>
          <w:rFonts w:ascii="Calibri" w:hAnsi="Calibri" w:cs="Arial"/>
          <w:b/>
          <w:bCs/>
          <w:sz w:val="22"/>
          <w:szCs w:val="22"/>
        </w:rPr>
        <w:t>s účinnou látkou methylprednisolon succinat</w:t>
      </w:r>
      <w:r w:rsidR="002473E4">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FC2E066" w:rsidR="00B50C12" w:rsidRPr="00396CE5" w:rsidRDefault="0024457F" w:rsidP="00396CE5">
      <w:pPr>
        <w:autoSpaceDE w:val="0"/>
        <w:autoSpaceDN w:val="0"/>
        <w:adjustRightInd w:val="0"/>
        <w:ind w:left="709" w:hanging="709"/>
        <w:jc w:val="both"/>
        <w:rPr>
          <w:rFonts w:ascii="Calibri" w:hAnsi="Calibri" w:cs="Arial"/>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D556D0" w:rsidRPr="00D556D0">
        <w:t xml:space="preserve"> </w:t>
      </w:r>
      <w:r w:rsidR="00396CE5" w:rsidRPr="00D262E1">
        <w:rPr>
          <w:rFonts w:ascii="Calibri" w:hAnsi="Calibri" w:cs="Arial"/>
          <w:b/>
          <w:bCs/>
          <w:sz w:val="22"/>
          <w:szCs w:val="22"/>
        </w:rPr>
        <w:t xml:space="preserve">ATC skupiny H02AB04 </w:t>
      </w:r>
      <w:r w:rsidR="00396CE5" w:rsidRPr="00396CE5">
        <w:rPr>
          <w:rFonts w:ascii="Calibri" w:hAnsi="Calibri" w:cs="Arial"/>
          <w:b/>
          <w:bCs/>
          <w:sz w:val="22"/>
          <w:szCs w:val="22"/>
        </w:rPr>
        <w:t xml:space="preserve">s účinnou látkou methylprednisolon succinat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37D98B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00F2D1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5E1D53" w:rsidRPr="00BF51E8">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E1D53">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96CE5"/>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E1D53"/>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556D0"/>
    <w:rsid w:val="00D66BCF"/>
    <w:rsid w:val="00D67A3D"/>
    <w:rsid w:val="00D91251"/>
    <w:rsid w:val="00D96513"/>
    <w:rsid w:val="00DD1CE0"/>
    <w:rsid w:val="00DD641C"/>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E1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8</Pages>
  <Words>3202</Words>
  <Characters>18892</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52</cp:revision>
  <cp:lastPrinted>2018-05-18T08:11:00Z</cp:lastPrinted>
  <dcterms:created xsi:type="dcterms:W3CDTF">2020-12-12T19:09:00Z</dcterms:created>
  <dcterms:modified xsi:type="dcterms:W3CDTF">2023-03-26T00:46:00Z</dcterms:modified>
</cp:coreProperties>
</file>